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F6" w:rsidRPr="00A253F0" w:rsidRDefault="00F024F6" w:rsidP="00A253F0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253F0">
        <w:rPr>
          <w:rFonts w:asciiTheme="minorHAnsi" w:hAnsiTheme="minorHAnsi"/>
          <w:b/>
          <w:sz w:val="22"/>
          <w:szCs w:val="22"/>
          <w:u w:val="single"/>
        </w:rPr>
        <w:t>Community Youth Program</w:t>
      </w:r>
    </w:p>
    <w:p w:rsidR="005C3D32" w:rsidRPr="00A253F0" w:rsidRDefault="00F024F6" w:rsidP="00A253F0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253F0">
        <w:rPr>
          <w:rFonts w:asciiTheme="minorHAnsi" w:hAnsiTheme="minorHAnsi"/>
          <w:sz w:val="22"/>
          <w:szCs w:val="22"/>
        </w:rPr>
        <w:t xml:space="preserve">Wonder Widget sponsors a job training program for </w:t>
      </w:r>
      <w:ins w:id="0" w:author="Julie" w:date="2014-04-10T11:13:00Z">
        <w:r w:rsidR="004D7A7C">
          <w:rPr>
            <w:rFonts w:asciiTheme="minorHAnsi" w:hAnsiTheme="minorHAnsi"/>
            <w:sz w:val="22"/>
            <w:szCs w:val="22"/>
          </w:rPr>
          <w:t xml:space="preserve">local </w:t>
        </w:r>
      </w:ins>
      <w:r w:rsidRPr="00A253F0">
        <w:rPr>
          <w:rFonts w:asciiTheme="minorHAnsi" w:hAnsiTheme="minorHAnsi"/>
          <w:sz w:val="22"/>
          <w:szCs w:val="22"/>
        </w:rPr>
        <w:t xml:space="preserve">area youths. We believe that our investment in the community in this fashion will pay double rewards in the future. The community represents 80% of our employee pool so an investment in the community's youth is an investment in the company. The </w:t>
      </w:r>
      <w:ins w:id="1" w:author="Julie" w:date="2014-04-10T11:14:00Z">
        <w:r w:rsidR="004D7A7C">
          <w:rPr>
            <w:rFonts w:asciiTheme="minorHAnsi" w:hAnsiTheme="minorHAnsi"/>
            <w:sz w:val="22"/>
            <w:szCs w:val="22"/>
          </w:rPr>
          <w:t xml:space="preserve">job training </w:t>
        </w:r>
      </w:ins>
      <w:bookmarkStart w:id="2" w:name="_GoBack"/>
      <w:bookmarkEnd w:id="2"/>
      <w:r w:rsidRPr="00A253F0">
        <w:rPr>
          <w:rFonts w:asciiTheme="minorHAnsi" w:hAnsiTheme="minorHAnsi"/>
          <w:sz w:val="22"/>
          <w:szCs w:val="22"/>
        </w:rPr>
        <w:t>program is administered at the department level. You will consult with your department chairperson in regard to your participation in the program.</w:t>
      </w:r>
    </w:p>
    <w:sectPr w:rsidR="005C3D32" w:rsidRPr="00A253F0">
      <w:footerReference w:type="even" r:id="rId7"/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E5C" w:rsidRDefault="00B33E5C">
      <w:r>
        <w:separator/>
      </w:r>
    </w:p>
  </w:endnote>
  <w:endnote w:type="continuationSeparator" w:id="0">
    <w:p w:rsidR="00B33E5C" w:rsidRDefault="00B3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4F6" w:rsidRDefault="00F024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24F6" w:rsidRDefault="00F024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E5C" w:rsidRDefault="00B33E5C">
      <w:r>
        <w:separator/>
      </w:r>
    </w:p>
  </w:footnote>
  <w:footnote w:type="continuationSeparator" w:id="0">
    <w:p w:rsidR="00B33E5C" w:rsidRDefault="00B3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47BE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e">
    <w15:presenceInfo w15:providerId="None" w15:userId="Jul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F6"/>
    <w:rsid w:val="000079F4"/>
    <w:rsid w:val="000831A3"/>
    <w:rsid w:val="00095036"/>
    <w:rsid w:val="000D649E"/>
    <w:rsid w:val="00155F39"/>
    <w:rsid w:val="001601B8"/>
    <w:rsid w:val="001A091F"/>
    <w:rsid w:val="001E40D9"/>
    <w:rsid w:val="001F5B72"/>
    <w:rsid w:val="00305355"/>
    <w:rsid w:val="00307C25"/>
    <w:rsid w:val="00325F9D"/>
    <w:rsid w:val="00342DA8"/>
    <w:rsid w:val="00381A76"/>
    <w:rsid w:val="003A0E8C"/>
    <w:rsid w:val="003E2F0B"/>
    <w:rsid w:val="004D1F9A"/>
    <w:rsid w:val="004D7A7C"/>
    <w:rsid w:val="00531D6F"/>
    <w:rsid w:val="00570328"/>
    <w:rsid w:val="005C3D32"/>
    <w:rsid w:val="005F36FB"/>
    <w:rsid w:val="0065077E"/>
    <w:rsid w:val="006533FB"/>
    <w:rsid w:val="006535B3"/>
    <w:rsid w:val="006A3C68"/>
    <w:rsid w:val="007801F2"/>
    <w:rsid w:val="007841EF"/>
    <w:rsid w:val="007E25B9"/>
    <w:rsid w:val="00805553"/>
    <w:rsid w:val="0081357C"/>
    <w:rsid w:val="00857EC2"/>
    <w:rsid w:val="00874948"/>
    <w:rsid w:val="0088432B"/>
    <w:rsid w:val="00891B9B"/>
    <w:rsid w:val="008B078E"/>
    <w:rsid w:val="008B6914"/>
    <w:rsid w:val="008E2ED7"/>
    <w:rsid w:val="00932C63"/>
    <w:rsid w:val="00A117B2"/>
    <w:rsid w:val="00A253F0"/>
    <w:rsid w:val="00A314C7"/>
    <w:rsid w:val="00A80346"/>
    <w:rsid w:val="00AE0991"/>
    <w:rsid w:val="00B33E5C"/>
    <w:rsid w:val="00B40B56"/>
    <w:rsid w:val="00B46E9D"/>
    <w:rsid w:val="00B77A0B"/>
    <w:rsid w:val="00BB389E"/>
    <w:rsid w:val="00BF6DC2"/>
    <w:rsid w:val="00BF791A"/>
    <w:rsid w:val="00C416D6"/>
    <w:rsid w:val="00C53A81"/>
    <w:rsid w:val="00CE7379"/>
    <w:rsid w:val="00D012B4"/>
    <w:rsid w:val="00DE0C10"/>
    <w:rsid w:val="00E050ED"/>
    <w:rsid w:val="00E21703"/>
    <w:rsid w:val="00E54F56"/>
    <w:rsid w:val="00ED05F1"/>
    <w:rsid w:val="00ED481E"/>
    <w:rsid w:val="00ED7265"/>
    <w:rsid w:val="00F024F6"/>
    <w:rsid w:val="00F3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C0AE004-BFB3-45D8-A7B8-2115205A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F6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305355"/>
    <w:pPr>
      <w:keepNext/>
      <w:spacing w:before="240"/>
      <w:ind w:left="43"/>
      <w:jc w:val="center"/>
      <w:outlineLvl w:val="0"/>
    </w:pPr>
    <w:rPr>
      <w:b/>
      <w:kern w:val="28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20"/>
      <w:ind w:left="43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440" w:after="2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pPr>
      <w:pageBreakBefore/>
      <w:spacing w:before="220"/>
      <w:ind w:left="43"/>
      <w:jc w:val="center"/>
    </w:pPr>
    <w:rPr>
      <w:b/>
      <w:sz w:val="28"/>
    </w:rPr>
  </w:style>
  <w:style w:type="paragraph" w:customStyle="1" w:styleId="teachingnotes">
    <w:name w:val="teaching notes"/>
    <w:basedOn w:val="Normal"/>
    <w:pPr>
      <w:shd w:val="pct5" w:color="auto" w:fill="auto"/>
      <w:ind w:left="72"/>
    </w:pPr>
    <w:rPr>
      <w:sz w:val="20"/>
    </w:rPr>
  </w:style>
  <w:style w:type="paragraph" w:customStyle="1" w:styleId="Style1">
    <w:name w:val="Style1"/>
    <w:basedOn w:val="Heading3"/>
    <w:rPr>
      <w:rFonts w:ascii="Lucida Handwriting" w:hAnsi="Lucida Handwriting"/>
      <w:color w:val="FF0000"/>
      <w:sz w:val="28"/>
    </w:rPr>
  </w:style>
  <w:style w:type="character" w:customStyle="1" w:styleId="Style2">
    <w:name w:val="Style2"/>
    <w:rPr>
      <w:rFonts w:ascii="Viner Hand ITC" w:hAnsi="Viner Hand ITC"/>
      <w:b/>
      <w:color w:val="FF0000"/>
      <w:sz w:val="36"/>
    </w:rPr>
  </w:style>
  <w:style w:type="character" w:styleId="PageNumber">
    <w:name w:val="page number"/>
    <w:basedOn w:val="DefaultParagraphFont"/>
    <w:rsid w:val="00F024F6"/>
  </w:style>
  <w:style w:type="paragraph" w:styleId="Footer">
    <w:name w:val="footer"/>
    <w:basedOn w:val="Normal"/>
    <w:rsid w:val="00F024F6"/>
    <w:pPr>
      <w:tabs>
        <w:tab w:val="center" w:pos="4320"/>
        <w:tab w:val="right" w:pos="8640"/>
      </w:tabs>
    </w:pPr>
    <w:rPr>
      <w:rFonts w:ascii="Tms Rmn" w:hAnsi="Tms Rm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Youth Program</vt:lpstr>
    </vt:vector>
  </TitlesOfParts>
  <Company>Office Training Services, Inc.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Youth Program</dc:title>
  <dc:creator>Mary Lynn Dubler</dc:creator>
  <cp:lastModifiedBy>Julie</cp:lastModifiedBy>
  <cp:revision>3</cp:revision>
  <dcterms:created xsi:type="dcterms:W3CDTF">2014-04-10T16:13:00Z</dcterms:created>
  <dcterms:modified xsi:type="dcterms:W3CDTF">2014-04-10T16:14:00Z</dcterms:modified>
</cp:coreProperties>
</file>